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1A2" w:rsidRPr="00767EAA" w:rsidRDefault="009201A2" w:rsidP="009201A2">
      <w:pPr>
        <w:widowControl/>
        <w:shd w:val="clear" w:color="auto" w:fill="FFFFFF"/>
        <w:spacing w:line="460" w:lineRule="exact"/>
        <w:ind w:firstLineChars="200" w:firstLine="600"/>
        <w:jc w:val="center"/>
        <w:rPr>
          <w:rFonts w:ascii="方正小标宋简体" w:eastAsia="方正小标宋简体" w:hAnsi="仿宋" w:cs="Arial"/>
          <w:color w:val="FF0000"/>
          <w:kern w:val="0"/>
          <w:sz w:val="30"/>
          <w:szCs w:val="30"/>
        </w:rPr>
      </w:pPr>
      <w:r w:rsidRPr="00767EAA">
        <w:rPr>
          <w:rFonts w:ascii="方正小标宋简体" w:eastAsia="方正小标宋简体" w:hAnsi="仿宋" w:cs="Arial" w:hint="eastAsia"/>
          <w:bCs/>
          <w:color w:val="FF0000"/>
          <w:kern w:val="0"/>
          <w:sz w:val="30"/>
          <w:szCs w:val="30"/>
        </w:rPr>
        <w:t>南京市溧水区教育局所属学校2021年12月</w:t>
      </w:r>
      <w:r w:rsidRPr="00767EAA">
        <w:rPr>
          <w:rFonts w:ascii="方正小标宋简体" w:eastAsia="方正小标宋简体" w:hAnsi="仿宋" w:cs="Arial"/>
          <w:color w:val="FF0000"/>
          <w:kern w:val="0"/>
          <w:sz w:val="30"/>
          <w:szCs w:val="30"/>
        </w:rPr>
        <w:t>公开招聘教师</w:t>
      </w:r>
    </w:p>
    <w:p w:rsidR="002424CB" w:rsidRPr="00767EAA" w:rsidRDefault="009201A2" w:rsidP="009201A2">
      <w:pPr>
        <w:widowControl/>
        <w:shd w:val="clear" w:color="auto" w:fill="FFFFFF"/>
        <w:spacing w:line="460" w:lineRule="exact"/>
        <w:ind w:firstLineChars="200" w:firstLine="600"/>
        <w:jc w:val="center"/>
        <w:rPr>
          <w:rFonts w:ascii="方正小标宋简体" w:eastAsia="方正小标宋简体" w:hAnsi="仿宋" w:cs="Arial"/>
          <w:color w:val="FF0000"/>
          <w:kern w:val="0"/>
          <w:sz w:val="30"/>
          <w:szCs w:val="30"/>
        </w:rPr>
      </w:pPr>
      <w:r w:rsidRPr="00767EAA">
        <w:rPr>
          <w:rFonts w:ascii="方正小标宋简体" w:eastAsia="方正小标宋简体" w:hAnsi="仿宋" w:cs="Arial" w:hint="eastAsia"/>
          <w:color w:val="FF0000"/>
          <w:kern w:val="0"/>
          <w:sz w:val="30"/>
          <w:szCs w:val="30"/>
        </w:rPr>
        <w:t>疫情防控告知书</w:t>
      </w:r>
    </w:p>
    <w:p w:rsidR="009201A2" w:rsidRDefault="009201A2" w:rsidP="009201A2">
      <w:pPr>
        <w:widowControl/>
        <w:shd w:val="clear" w:color="auto" w:fill="FFFFFF"/>
        <w:spacing w:line="460" w:lineRule="exact"/>
        <w:ind w:firstLineChars="200" w:firstLine="600"/>
        <w:jc w:val="center"/>
        <w:rPr>
          <w:rFonts w:ascii="仿宋" w:eastAsia="仿宋" w:hAnsi="仿宋" w:cs="Arial"/>
          <w:kern w:val="0"/>
          <w:sz w:val="30"/>
          <w:szCs w:val="30"/>
        </w:rPr>
      </w:pPr>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0" w:author="Administrator" w:date="2021-12-30T17:56:00Z">
          <w:pPr>
            <w:widowControl/>
            <w:shd w:val="clear" w:color="auto" w:fill="FFFFFF"/>
            <w:spacing w:line="400" w:lineRule="exact"/>
            <w:ind w:firstLineChars="200" w:firstLine="600"/>
            <w:jc w:val="left"/>
          </w:pPr>
        </w:pPrChange>
      </w:pPr>
      <w:r>
        <w:rPr>
          <w:rFonts w:ascii="仿宋" w:eastAsia="仿宋" w:hAnsi="仿宋" w:cs="Arial" w:hint="eastAsia"/>
          <w:kern w:val="0"/>
          <w:sz w:val="30"/>
          <w:szCs w:val="30"/>
        </w:rPr>
        <w:t>1.</w:t>
      </w:r>
      <w:r>
        <w:rPr>
          <w:rFonts w:ascii="仿宋" w:eastAsia="仿宋" w:hAnsi="仿宋" w:cs="Arial"/>
          <w:kern w:val="0"/>
          <w:sz w:val="30"/>
          <w:szCs w:val="30"/>
        </w:rPr>
        <w:t>有下列情况之一者不予报考：</w:t>
      </w:r>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1" w:author="Administrator" w:date="2021-12-30T17:56:00Z">
          <w:pPr>
            <w:widowControl/>
            <w:shd w:val="clear" w:color="auto" w:fill="FFFFFF"/>
            <w:spacing w:line="400" w:lineRule="exact"/>
            <w:ind w:firstLineChars="200" w:firstLine="600"/>
            <w:jc w:val="left"/>
          </w:pPr>
        </w:pPrChange>
      </w:pPr>
      <w:r>
        <w:rPr>
          <w:rFonts w:ascii="仿宋" w:eastAsia="仿宋" w:hAnsi="仿宋" w:cs="Arial"/>
          <w:kern w:val="0"/>
          <w:sz w:val="30"/>
          <w:szCs w:val="30"/>
        </w:rPr>
        <w:t>①考前28日内有境外旅居史、21日内有国内中高风险地区旅居史人员</w:t>
      </w:r>
      <w:bookmarkStart w:id="2" w:name="_GoBack"/>
      <w:bookmarkEnd w:id="2"/>
      <w:r>
        <w:rPr>
          <w:rFonts w:ascii="仿宋" w:eastAsia="仿宋" w:hAnsi="仿宋" w:cs="Arial"/>
          <w:kern w:val="0"/>
          <w:sz w:val="30"/>
          <w:szCs w:val="30"/>
        </w:rPr>
        <w:t>；</w:t>
      </w:r>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3" w:author="Administrator" w:date="2021-12-30T17:56:00Z">
          <w:pPr>
            <w:widowControl/>
            <w:shd w:val="clear" w:color="auto" w:fill="FFFFFF"/>
            <w:spacing w:line="400" w:lineRule="exact"/>
            <w:ind w:firstLineChars="200" w:firstLine="600"/>
            <w:jc w:val="left"/>
          </w:pPr>
        </w:pPrChange>
      </w:pPr>
      <w:r>
        <w:rPr>
          <w:rFonts w:ascii="仿宋" w:eastAsia="仿宋" w:hAnsi="仿宋" w:cs="Arial"/>
          <w:kern w:val="0"/>
          <w:sz w:val="30"/>
          <w:szCs w:val="30"/>
        </w:rPr>
        <w:t>②考前28日内有新冠肺炎确诊病例及无症状感染者接触史人员；</w:t>
      </w:r>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4" w:author="Administrator" w:date="2021-12-30T17:56:00Z">
          <w:pPr>
            <w:widowControl/>
            <w:shd w:val="clear" w:color="auto" w:fill="FFFFFF"/>
            <w:spacing w:line="400" w:lineRule="exact"/>
            <w:ind w:firstLineChars="200" w:firstLine="600"/>
            <w:jc w:val="left"/>
          </w:pPr>
        </w:pPrChange>
      </w:pPr>
      <w:r>
        <w:rPr>
          <w:rFonts w:ascii="仿宋" w:eastAsia="仿宋" w:hAnsi="仿宋" w:cs="Arial"/>
          <w:kern w:val="0"/>
          <w:sz w:val="30"/>
          <w:szCs w:val="30"/>
        </w:rPr>
        <w:t>③“苏康码”为黄色或红色人员；</w:t>
      </w:r>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5" w:author="Administrator" w:date="2021-12-30T17:56:00Z">
          <w:pPr>
            <w:widowControl/>
            <w:shd w:val="clear" w:color="auto" w:fill="FFFFFF"/>
            <w:spacing w:line="400" w:lineRule="exact"/>
            <w:ind w:firstLineChars="200" w:firstLine="600"/>
            <w:jc w:val="left"/>
          </w:pPr>
        </w:pPrChange>
      </w:pPr>
      <w:r>
        <w:rPr>
          <w:rFonts w:ascii="仿宋" w:eastAsia="仿宋" w:hAnsi="仿宋" w:cs="Arial"/>
          <w:kern w:val="0"/>
          <w:sz w:val="30"/>
          <w:szCs w:val="30"/>
        </w:rPr>
        <w:t>④尚在随访及医学观察期内的已治愈出院确诊病例和已解除集中隔离医学观察的无症状感染者；</w:t>
      </w:r>
    </w:p>
    <w:p w:rsidR="002424CB" w:rsidRDefault="004520C5" w:rsidP="00000ED2">
      <w:pPr>
        <w:widowControl/>
        <w:shd w:val="clear" w:color="auto" w:fill="FFFFFF"/>
        <w:spacing w:line="400" w:lineRule="exact"/>
        <w:ind w:firstLineChars="200" w:firstLine="600"/>
        <w:jc w:val="left"/>
        <w:rPr>
          <w:ins w:id="6" w:author="Administrator" w:date="2021-12-30T15:23:00Z"/>
          <w:rFonts w:ascii="仿宋" w:eastAsia="仿宋" w:hAnsi="仿宋" w:cs="Arial"/>
          <w:kern w:val="0"/>
          <w:sz w:val="30"/>
          <w:szCs w:val="30"/>
        </w:rPr>
        <w:pPrChange w:id="7" w:author="Administrator" w:date="2021-12-30T17:56:00Z">
          <w:pPr>
            <w:widowControl/>
            <w:shd w:val="clear" w:color="auto" w:fill="FFFFFF"/>
            <w:spacing w:line="400" w:lineRule="exact"/>
            <w:ind w:firstLineChars="200" w:firstLine="600"/>
            <w:jc w:val="left"/>
          </w:pPr>
        </w:pPrChange>
      </w:pPr>
      <w:r>
        <w:rPr>
          <w:rFonts w:ascii="仿宋" w:eastAsia="仿宋" w:hAnsi="仿宋" w:cs="Arial"/>
          <w:kern w:val="0"/>
          <w:sz w:val="30"/>
          <w:szCs w:val="30"/>
        </w:rPr>
        <w:t>⑤考前14</w:t>
      </w:r>
      <w:proofErr w:type="gramStart"/>
      <w:r>
        <w:rPr>
          <w:rFonts w:ascii="仿宋" w:eastAsia="仿宋" w:hAnsi="仿宋" w:cs="Arial"/>
          <w:kern w:val="0"/>
          <w:sz w:val="30"/>
          <w:szCs w:val="30"/>
        </w:rPr>
        <w:t>日内与</w:t>
      </w:r>
      <w:proofErr w:type="gramEnd"/>
      <w:r>
        <w:rPr>
          <w:rFonts w:ascii="仿宋" w:eastAsia="仿宋" w:hAnsi="仿宋" w:cs="Arial"/>
          <w:kern w:val="0"/>
          <w:sz w:val="30"/>
          <w:szCs w:val="30"/>
        </w:rPr>
        <w:t>正在接受居家健康监测人员共同居住、生活等密切接触的人员；</w:t>
      </w:r>
    </w:p>
    <w:p w:rsidR="006C663D" w:rsidRPr="006C663D" w:rsidRDefault="006C663D" w:rsidP="00000ED2">
      <w:pPr>
        <w:widowControl/>
        <w:shd w:val="clear" w:color="auto" w:fill="FFFFFF"/>
        <w:spacing w:line="400" w:lineRule="exact"/>
        <w:ind w:firstLineChars="200" w:firstLine="600"/>
        <w:jc w:val="left"/>
        <w:rPr>
          <w:rFonts w:ascii="仿宋" w:eastAsia="仿宋" w:hAnsi="仿宋" w:cs="Arial"/>
          <w:kern w:val="0"/>
          <w:sz w:val="30"/>
          <w:szCs w:val="30"/>
        </w:rPr>
        <w:pPrChange w:id="8" w:author="Administrator" w:date="2021-12-30T17:56:00Z">
          <w:pPr>
            <w:widowControl/>
            <w:shd w:val="clear" w:color="auto" w:fill="FFFFFF"/>
            <w:spacing w:line="400" w:lineRule="exact"/>
            <w:ind w:firstLineChars="200" w:firstLine="600"/>
            <w:jc w:val="left"/>
          </w:pPr>
        </w:pPrChange>
      </w:pPr>
      <w:ins w:id="9" w:author="Administrator" w:date="2021-12-30T15:24:00Z">
        <w:r w:rsidRPr="006C663D">
          <w:rPr>
            <w:rFonts w:ascii="仿宋" w:eastAsia="仿宋" w:hAnsi="仿宋" w:cs="Arial" w:hint="eastAsia"/>
            <w:kern w:val="0"/>
            <w:sz w:val="30"/>
            <w:szCs w:val="30"/>
          </w:rPr>
          <w:t>⑥考前14日内有中高风险地区所在设区市（直辖市为县区）低风险区域旅居史人员；</w:t>
        </w:r>
      </w:ins>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10" w:author="Administrator" w:date="2021-12-30T17:56:00Z">
          <w:pPr>
            <w:widowControl/>
            <w:shd w:val="clear" w:color="auto" w:fill="FFFFFF"/>
            <w:spacing w:line="400" w:lineRule="exact"/>
            <w:ind w:firstLineChars="200" w:firstLine="600"/>
            <w:jc w:val="left"/>
          </w:pPr>
        </w:pPrChange>
      </w:pPr>
      <w:r>
        <w:rPr>
          <w:rFonts w:ascii="仿宋" w:eastAsia="仿宋" w:hAnsi="仿宋" w:cs="Arial" w:hint="eastAsia"/>
          <w:kern w:val="0"/>
          <w:sz w:val="30"/>
          <w:szCs w:val="30"/>
        </w:rPr>
        <w:t>2.</w:t>
      </w:r>
      <w:r>
        <w:rPr>
          <w:rFonts w:ascii="仿宋" w:eastAsia="仿宋" w:hAnsi="仿宋" w:cs="Arial"/>
          <w:kern w:val="0"/>
          <w:sz w:val="30"/>
          <w:szCs w:val="30"/>
        </w:rPr>
        <w:t>考生在考试前14天需做好自我健康监测，如有发热（体温≥37.3</w:t>
      </w:r>
      <w:r>
        <w:rPr>
          <w:rFonts w:ascii="仿宋" w:eastAsia="仿宋" w:hAnsi="仿宋" w:cs="Arial" w:hint="eastAsia"/>
          <w:kern w:val="0"/>
          <w:sz w:val="30"/>
          <w:szCs w:val="30"/>
        </w:rPr>
        <w:t>℃</w:t>
      </w:r>
      <w:r>
        <w:rPr>
          <w:rFonts w:ascii="仿宋" w:eastAsia="仿宋" w:hAnsi="仿宋" w:cs="Arial"/>
          <w:kern w:val="0"/>
          <w:sz w:val="30"/>
          <w:szCs w:val="30"/>
        </w:rPr>
        <w:t>）、咳嗽、咽痛、乏力、嗅（味）觉减退、腹泻等症状的人员，应及时就诊，排除新冠肺炎（两次核酸检测阴性，间隔24小时）和其他传染病后方可参加考试。所有</w:t>
      </w:r>
      <w:r>
        <w:rPr>
          <w:rFonts w:ascii="仿宋" w:eastAsia="仿宋" w:hAnsi="仿宋" w:cs="Arial" w:hint="eastAsia"/>
          <w:kern w:val="0"/>
          <w:sz w:val="30"/>
          <w:szCs w:val="30"/>
        </w:rPr>
        <w:t>应聘</w:t>
      </w:r>
      <w:r>
        <w:rPr>
          <w:rFonts w:ascii="仿宋" w:eastAsia="仿宋" w:hAnsi="仿宋" w:cs="Arial"/>
          <w:kern w:val="0"/>
          <w:sz w:val="30"/>
          <w:szCs w:val="30"/>
        </w:rPr>
        <w:t>人员原则上需完成新冠病毒疫苗全程接种（有禁忌症的除外）。</w:t>
      </w:r>
      <w:r>
        <w:rPr>
          <w:rFonts w:ascii="仿宋" w:eastAsia="仿宋" w:hAnsi="仿宋" w:cs="Arial"/>
          <w:kern w:val="0"/>
          <w:sz w:val="30"/>
          <w:szCs w:val="30"/>
        </w:rPr>
        <w:br/>
      </w:r>
      <w:r>
        <w:rPr>
          <w:rFonts w:ascii="仿宋" w:eastAsia="仿宋" w:hAnsi="仿宋" w:cs="Arial" w:hint="eastAsia"/>
          <w:kern w:val="0"/>
          <w:sz w:val="30"/>
          <w:szCs w:val="30"/>
        </w:rPr>
        <w:t xml:space="preserve">    3</w:t>
      </w:r>
      <w:r>
        <w:rPr>
          <w:rFonts w:ascii="仿宋" w:eastAsia="仿宋" w:hAnsi="仿宋" w:cs="Arial"/>
          <w:kern w:val="0"/>
          <w:sz w:val="30"/>
          <w:szCs w:val="30"/>
        </w:rPr>
        <w:t>.考试当天需查验考生本人“健康码”、“行程卡”，现场提交《个人健康申报承诺书》</w:t>
      </w:r>
      <w:del w:id="11" w:author="Administrator" w:date="2021-12-30T14:52:00Z">
        <w:r w:rsidDel="007624DC">
          <w:rPr>
            <w:rFonts w:ascii="仿宋" w:eastAsia="仿宋" w:hAnsi="仿宋" w:cs="Arial"/>
            <w:kern w:val="0"/>
            <w:sz w:val="30"/>
            <w:szCs w:val="30"/>
          </w:rPr>
          <w:delText>（</w:delText>
        </w:r>
        <w:r w:rsidDel="007624DC">
          <w:rPr>
            <w:rFonts w:ascii="仿宋" w:eastAsia="仿宋" w:hAnsi="仿宋" w:cs="Arial" w:hint="eastAsia"/>
            <w:kern w:val="0"/>
            <w:sz w:val="30"/>
            <w:szCs w:val="30"/>
          </w:rPr>
          <w:delText>后附</w:delText>
        </w:r>
        <w:r w:rsidDel="007624DC">
          <w:rPr>
            <w:rFonts w:ascii="仿宋" w:eastAsia="仿宋" w:hAnsi="仿宋" w:cs="Arial"/>
            <w:kern w:val="0"/>
            <w:sz w:val="30"/>
            <w:szCs w:val="30"/>
          </w:rPr>
          <w:delText>）</w:delText>
        </w:r>
      </w:del>
      <w:r>
        <w:rPr>
          <w:rFonts w:ascii="仿宋" w:eastAsia="仿宋" w:hAnsi="仿宋" w:cs="Arial" w:hint="eastAsia"/>
          <w:kern w:val="0"/>
          <w:sz w:val="30"/>
          <w:szCs w:val="30"/>
        </w:rPr>
        <w:t>、笔试前</w:t>
      </w:r>
      <w:r>
        <w:rPr>
          <w:rFonts w:ascii="仿宋" w:eastAsia="仿宋" w:hAnsi="仿宋" w:cs="Arial"/>
          <w:kern w:val="0"/>
          <w:sz w:val="30"/>
          <w:szCs w:val="30"/>
        </w:rPr>
        <w:t>48小时内（以采样时间为准）的新冠肺炎病毒核酸检测阴性报告。“健康码”非绿码、“行程卡”有异常的考生不得进入考点，需配合专业人员</w:t>
      </w:r>
      <w:proofErr w:type="gramStart"/>
      <w:r>
        <w:rPr>
          <w:rFonts w:ascii="仿宋" w:eastAsia="仿宋" w:hAnsi="仿宋" w:cs="Arial"/>
          <w:kern w:val="0"/>
          <w:sz w:val="30"/>
          <w:szCs w:val="30"/>
        </w:rPr>
        <w:t>研</w:t>
      </w:r>
      <w:proofErr w:type="gramEnd"/>
      <w:r>
        <w:rPr>
          <w:rFonts w:ascii="仿宋" w:eastAsia="仿宋" w:hAnsi="仿宋" w:cs="Arial"/>
          <w:kern w:val="0"/>
          <w:sz w:val="30"/>
          <w:szCs w:val="30"/>
        </w:rPr>
        <w:t>判后，按照疫情防控有关规定进行处置；现场出现发热、咳嗽等异常症状的考生需提供排除新冠肺炎（两次核酸检测阴性，间隔24小时）和其他传染病的诊断证明，如无则不得参加考试。凡未主动上报相关旅居史、接触史、健康状况等疫情防控重点信息，或不配合工作人员进行防疫检测、询问、排查、送诊等造成严重后果的，取消其相应资格，并按照有关规定进行处理，构成违法的将依法追究其法律责任。</w:t>
      </w:r>
    </w:p>
    <w:p w:rsidR="002424CB" w:rsidRDefault="004520C5" w:rsidP="00000ED2">
      <w:pPr>
        <w:widowControl/>
        <w:shd w:val="clear" w:color="auto" w:fill="FFFFFF"/>
        <w:spacing w:line="400" w:lineRule="exact"/>
        <w:ind w:firstLineChars="200" w:firstLine="600"/>
        <w:jc w:val="left"/>
        <w:rPr>
          <w:rFonts w:ascii="仿宋" w:eastAsia="仿宋" w:hAnsi="仿宋" w:cs="Arial"/>
          <w:kern w:val="0"/>
          <w:sz w:val="30"/>
          <w:szCs w:val="30"/>
        </w:rPr>
        <w:pPrChange w:id="12" w:author="Administrator" w:date="2021-12-30T17:56:00Z">
          <w:pPr>
            <w:widowControl/>
            <w:shd w:val="clear" w:color="auto" w:fill="FFFFFF"/>
            <w:spacing w:line="400" w:lineRule="exact"/>
            <w:ind w:firstLineChars="200" w:firstLine="600"/>
            <w:jc w:val="left"/>
          </w:pPr>
        </w:pPrChange>
      </w:pPr>
      <w:r>
        <w:rPr>
          <w:rFonts w:ascii="仿宋" w:eastAsia="仿宋" w:hAnsi="仿宋" w:cs="Arial" w:hint="eastAsia"/>
          <w:kern w:val="0"/>
          <w:sz w:val="30"/>
          <w:szCs w:val="30"/>
        </w:rPr>
        <w:t>4.应聘人员</w:t>
      </w:r>
      <w:r>
        <w:rPr>
          <w:rFonts w:ascii="仿宋" w:eastAsia="仿宋" w:hAnsi="仿宋" w:cs="Arial"/>
          <w:kern w:val="0"/>
          <w:sz w:val="30"/>
          <w:szCs w:val="30"/>
        </w:rPr>
        <w:t>须自备一次性医用口罩，除身份确认环节需摘除外，须全程佩戴口罩，做好个人防护。</w:t>
      </w:r>
    </w:p>
    <w:p w:rsidR="00000ED2" w:rsidRDefault="00000ED2" w:rsidP="00000ED2">
      <w:pPr>
        <w:widowControl/>
        <w:spacing w:line="400" w:lineRule="exact"/>
        <w:jc w:val="right"/>
        <w:rPr>
          <w:ins w:id="13" w:author="Administrator" w:date="2021-12-30T17:56:00Z"/>
          <w:rFonts w:ascii="仿宋" w:eastAsia="仿宋" w:hAnsi="仿宋" w:hint="eastAsia"/>
          <w:sz w:val="30"/>
          <w:szCs w:val="30"/>
        </w:rPr>
        <w:pPrChange w:id="14" w:author="Administrator" w:date="2021-12-30T17:56:00Z">
          <w:pPr>
            <w:widowControl/>
            <w:jc w:val="left"/>
          </w:pPr>
        </w:pPrChange>
      </w:pPr>
    </w:p>
    <w:p w:rsidR="002B02D7" w:rsidRPr="002B02D7" w:rsidRDefault="002B02D7" w:rsidP="00000ED2">
      <w:pPr>
        <w:widowControl/>
        <w:spacing w:line="400" w:lineRule="exact"/>
        <w:jc w:val="right"/>
        <w:rPr>
          <w:ins w:id="15" w:author="Administrator" w:date="2021-12-30T15:09:00Z"/>
          <w:rFonts w:ascii="仿宋" w:eastAsia="仿宋" w:hAnsi="仿宋"/>
          <w:sz w:val="30"/>
          <w:szCs w:val="30"/>
          <w:rPrChange w:id="16" w:author="Administrator" w:date="2021-12-30T15:09:00Z">
            <w:rPr>
              <w:ins w:id="17" w:author="Administrator" w:date="2021-12-30T15:09:00Z"/>
            </w:rPr>
          </w:rPrChange>
        </w:rPr>
        <w:pPrChange w:id="18" w:author="Administrator" w:date="2021-12-30T17:56:00Z">
          <w:pPr>
            <w:widowControl/>
            <w:jc w:val="left"/>
          </w:pPr>
        </w:pPrChange>
      </w:pPr>
      <w:ins w:id="19" w:author="Administrator" w:date="2021-12-30T15:09:00Z">
        <w:r w:rsidRPr="002B02D7">
          <w:rPr>
            <w:rFonts w:ascii="仿宋" w:eastAsia="仿宋" w:hAnsi="仿宋" w:hint="eastAsia"/>
            <w:sz w:val="30"/>
            <w:szCs w:val="30"/>
            <w:rPrChange w:id="20" w:author="Administrator" w:date="2021-12-30T15:09:00Z">
              <w:rPr>
                <w:rFonts w:hint="eastAsia"/>
              </w:rPr>
            </w:rPrChange>
          </w:rPr>
          <w:t>南京市溧水区教育局</w:t>
        </w:r>
      </w:ins>
    </w:p>
    <w:p w:rsidR="002829C8" w:rsidRDefault="002B02D7" w:rsidP="00000ED2">
      <w:pPr>
        <w:widowControl/>
        <w:spacing w:line="400" w:lineRule="exact"/>
        <w:jc w:val="right"/>
        <w:rPr>
          <w:rFonts w:ascii="仿宋" w:eastAsia="仿宋" w:hAnsi="仿宋"/>
          <w:sz w:val="30"/>
          <w:szCs w:val="30"/>
          <w:rPrChange w:id="21" w:author="Administrator" w:date="2021-12-30T15:09:00Z">
            <w:rPr/>
          </w:rPrChange>
        </w:rPr>
        <w:pPrChange w:id="22" w:author="Administrator" w:date="2021-12-30T17:56:00Z">
          <w:pPr>
            <w:widowControl/>
            <w:jc w:val="left"/>
          </w:pPr>
        </w:pPrChange>
      </w:pPr>
      <w:ins w:id="23" w:author="Administrator" w:date="2021-12-30T15:09:00Z">
        <w:r w:rsidRPr="002B02D7">
          <w:rPr>
            <w:rFonts w:ascii="仿宋" w:eastAsia="仿宋" w:hAnsi="仿宋" w:hint="eastAsia"/>
            <w:sz w:val="30"/>
            <w:szCs w:val="30"/>
            <w:rPrChange w:id="24" w:author="Administrator" w:date="2021-12-30T15:09:00Z">
              <w:rPr>
                <w:rFonts w:hint="eastAsia"/>
              </w:rPr>
            </w:rPrChange>
          </w:rPr>
          <w:t>2021年12月31日</w:t>
        </w:r>
      </w:ins>
    </w:p>
    <w:sectPr w:rsidR="002829C8" w:rsidSect="00000ED2">
      <w:pgSz w:w="11906" w:h="16838"/>
      <w:pgMar w:top="1440" w:right="1134" w:bottom="1440" w:left="1134" w:header="851" w:footer="992" w:gutter="0"/>
      <w:cols w:space="425"/>
      <w:docGrid w:type="lines" w:linePitch="312"/>
      <w:sectPrChange w:id="25" w:author="Administrator" w:date="2021-12-30T17:56:00Z">
        <w:sectPr w:rsidR="002829C8" w:rsidSect="00000ED2">
          <w:pgMar w:right="1800" w:left="180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9C8" w:rsidRDefault="002829C8" w:rsidP="009201A2">
      <w:r>
        <w:separator/>
      </w:r>
    </w:p>
  </w:endnote>
  <w:endnote w:type="continuationSeparator" w:id="0">
    <w:p w:rsidR="002829C8" w:rsidRDefault="002829C8" w:rsidP="009201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9C8" w:rsidRDefault="002829C8" w:rsidP="009201A2">
      <w:r>
        <w:separator/>
      </w:r>
    </w:p>
  </w:footnote>
  <w:footnote w:type="continuationSeparator" w:id="0">
    <w:p w:rsidR="002829C8" w:rsidRDefault="002829C8" w:rsidP="009201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1256"/>
    <w:rsid w:val="00000ED2"/>
    <w:rsid w:val="002424CB"/>
    <w:rsid w:val="002829C8"/>
    <w:rsid w:val="002B02D7"/>
    <w:rsid w:val="0030076F"/>
    <w:rsid w:val="00433168"/>
    <w:rsid w:val="00441E9F"/>
    <w:rsid w:val="004520C5"/>
    <w:rsid w:val="005217FE"/>
    <w:rsid w:val="005A2A2B"/>
    <w:rsid w:val="00681256"/>
    <w:rsid w:val="006B5C92"/>
    <w:rsid w:val="006C663D"/>
    <w:rsid w:val="007624DC"/>
    <w:rsid w:val="00767EAA"/>
    <w:rsid w:val="008201E9"/>
    <w:rsid w:val="008F7E9F"/>
    <w:rsid w:val="009201A2"/>
    <w:rsid w:val="009D6E53"/>
    <w:rsid w:val="00B40907"/>
    <w:rsid w:val="00BB3F6A"/>
    <w:rsid w:val="00E468AE"/>
    <w:rsid w:val="207B2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4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2424CB"/>
    <w:pPr>
      <w:spacing w:after="120"/>
    </w:pPr>
    <w:rPr>
      <w:rFonts w:ascii="Calibri" w:eastAsia="仿宋_GB2312" w:hAnsi="Calibri" w:cs="Times New Roman"/>
      <w:sz w:val="32"/>
      <w:szCs w:val="24"/>
    </w:rPr>
  </w:style>
  <w:style w:type="paragraph" w:styleId="a4">
    <w:name w:val="footer"/>
    <w:basedOn w:val="a"/>
    <w:link w:val="Char0"/>
    <w:uiPriority w:val="99"/>
    <w:semiHidden/>
    <w:unhideWhenUsed/>
    <w:qFormat/>
    <w:rsid w:val="002424CB"/>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2424C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424CB"/>
    <w:rPr>
      <w:sz w:val="18"/>
      <w:szCs w:val="18"/>
    </w:rPr>
  </w:style>
  <w:style w:type="character" w:customStyle="1" w:styleId="Char0">
    <w:name w:val="页脚 Char"/>
    <w:basedOn w:val="a0"/>
    <w:link w:val="a4"/>
    <w:uiPriority w:val="99"/>
    <w:semiHidden/>
    <w:qFormat/>
    <w:rsid w:val="002424CB"/>
    <w:rPr>
      <w:sz w:val="18"/>
      <w:szCs w:val="18"/>
    </w:rPr>
  </w:style>
  <w:style w:type="character" w:customStyle="1" w:styleId="Char">
    <w:name w:val="正文文本 Char"/>
    <w:basedOn w:val="a0"/>
    <w:link w:val="a3"/>
    <w:qFormat/>
    <w:rsid w:val="002424CB"/>
    <w:rPr>
      <w:rFonts w:ascii="Calibri" w:eastAsia="仿宋_GB2312" w:hAnsi="Calibri" w:cs="Times New Roman"/>
      <w:sz w:val="32"/>
      <w:szCs w:val="24"/>
    </w:rPr>
  </w:style>
  <w:style w:type="paragraph" w:styleId="a6">
    <w:name w:val="Balloon Text"/>
    <w:basedOn w:val="a"/>
    <w:link w:val="Char2"/>
    <w:uiPriority w:val="99"/>
    <w:semiHidden/>
    <w:unhideWhenUsed/>
    <w:rsid w:val="007624DC"/>
    <w:rPr>
      <w:sz w:val="18"/>
      <w:szCs w:val="18"/>
    </w:rPr>
  </w:style>
  <w:style w:type="character" w:customStyle="1" w:styleId="Char2">
    <w:name w:val="批注框文本 Char"/>
    <w:basedOn w:val="a0"/>
    <w:link w:val="a6"/>
    <w:uiPriority w:val="99"/>
    <w:semiHidden/>
    <w:rsid w:val="007624DC"/>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112</Words>
  <Characters>645</Characters>
  <Application>Microsoft Office Word</Application>
  <DocSecurity>0</DocSecurity>
  <Lines>5</Lines>
  <Paragraphs>1</Paragraphs>
  <ScaleCrop>false</ScaleCrop>
  <Company>Lenovo</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2021-12-30T09:56:00Z</cp:lastPrinted>
  <dcterms:created xsi:type="dcterms:W3CDTF">2021-12-29T03:30:00Z</dcterms:created>
  <dcterms:modified xsi:type="dcterms:W3CDTF">2021-12-30T09:56:00Z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4146DD3EDB56472AB88308AEE8F4D599</vt:lpwstr>
  </property>
</Properties>
</file>